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E5D6E" w14:textId="10942CD4" w:rsidR="00D81FE3" w:rsidRDefault="00D81FE3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Corbel" w:hAnsi="Corbel" w:cs="Corbel"/>
          <w:bCs/>
          <w:i/>
        </w:rPr>
        <w:t xml:space="preserve">Załącznik nr 1.5 do Zarządzenia Rektora UR nr </w:t>
      </w:r>
      <w:r w:rsidR="007D3127" w:rsidRPr="007D3127">
        <w:rPr>
          <w:rFonts w:ascii="Corbel" w:hAnsi="Corbel" w:cs="Corbel"/>
          <w:bCs/>
          <w:i/>
        </w:rPr>
        <w:t>61/2025</w:t>
      </w:r>
    </w:p>
    <w:p w14:paraId="598A8AA9" w14:textId="77777777" w:rsidR="00D81FE3" w:rsidRDefault="00D81FE3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4FE80D7E" w14:textId="6442AEEE" w:rsidR="00D81FE3" w:rsidRDefault="00D81FE3" w:rsidP="0FA9E35A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FA9E35A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7D3127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4F5790" w:rsidRPr="007D3127">
        <w:rPr>
          <w:rFonts w:ascii="Corbel" w:hAnsi="Corbel" w:cs="Corbel"/>
          <w:b/>
          <w:bCs/>
          <w:smallCaps/>
          <w:sz w:val="24"/>
          <w:szCs w:val="24"/>
        </w:rPr>
        <w:t>5</w:t>
      </w:r>
      <w:r w:rsidRPr="007D3127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4F5790" w:rsidRPr="007D3127">
        <w:rPr>
          <w:rFonts w:ascii="Corbel" w:hAnsi="Corbel" w:cs="Corbel"/>
          <w:b/>
          <w:bCs/>
          <w:smallCaps/>
          <w:sz w:val="24"/>
          <w:szCs w:val="24"/>
        </w:rPr>
        <w:t>8</w:t>
      </w:r>
    </w:p>
    <w:p w14:paraId="51D285D4" w14:textId="77777777" w:rsidR="00D81FE3" w:rsidRDefault="00D81FE3">
      <w:pPr>
        <w:spacing w:after="0" w:line="240" w:lineRule="exact"/>
        <w:jc w:val="both"/>
      </w:pPr>
      <w:r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4"/>
          <w:szCs w:val="24"/>
        </w:rPr>
        <w:tab/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14:paraId="3364B80E" w14:textId="5F9E35BD" w:rsidR="00D81FE3" w:rsidRDefault="00D81FE3" w:rsidP="0FA9E35A">
      <w:pPr>
        <w:spacing w:after="0" w:line="240" w:lineRule="exact"/>
        <w:jc w:val="both"/>
        <w:rPr>
          <w:rFonts w:ascii="Corbel" w:hAnsi="Corbel" w:cs="Corbel"/>
          <w:b/>
          <w:bCs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C43FA5"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b/>
          <w:bCs/>
          <w:sz w:val="20"/>
          <w:szCs w:val="20"/>
        </w:rPr>
        <w:t>Rok akademicki 202</w:t>
      </w:r>
      <w:r w:rsidR="004F5790">
        <w:rPr>
          <w:rFonts w:ascii="Corbel" w:hAnsi="Corbel" w:cs="Corbel"/>
          <w:b/>
          <w:bCs/>
          <w:sz w:val="20"/>
          <w:szCs w:val="20"/>
        </w:rPr>
        <w:t>5</w:t>
      </w:r>
      <w:r>
        <w:rPr>
          <w:rFonts w:ascii="Corbel" w:hAnsi="Corbel" w:cs="Corbel"/>
          <w:b/>
          <w:bCs/>
          <w:sz w:val="20"/>
          <w:szCs w:val="20"/>
        </w:rPr>
        <w:t>/202</w:t>
      </w:r>
      <w:r w:rsidR="004F5790">
        <w:rPr>
          <w:rFonts w:ascii="Corbel" w:hAnsi="Corbel" w:cs="Corbel"/>
          <w:b/>
          <w:bCs/>
          <w:sz w:val="20"/>
          <w:szCs w:val="20"/>
        </w:rPr>
        <w:t>6</w:t>
      </w:r>
    </w:p>
    <w:p w14:paraId="672A6659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D81FE3" w:rsidRDefault="00D81FE3">
      <w:pPr>
        <w:spacing w:after="0" w:line="240" w:lineRule="auto"/>
      </w:pPr>
      <w:r>
        <w:rPr>
          <w:rFonts w:ascii="Corbel" w:hAnsi="Corbel" w:cs="Corbel"/>
          <w:b/>
          <w:smallCaps/>
          <w:color w:val="000000"/>
          <w:sz w:val="24"/>
          <w:szCs w:val="24"/>
        </w:rPr>
        <w:t>1. Podstawowe informacje o przedmiocie</w:t>
      </w:r>
    </w:p>
    <w:tbl>
      <w:tblPr>
        <w:tblW w:w="9791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4145"/>
        <w:gridCol w:w="5646"/>
      </w:tblGrid>
      <w:tr w:rsidR="00D81FE3" w14:paraId="510284F1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F57CA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Psychologia społeczna</w:t>
            </w:r>
          </w:p>
        </w:tc>
      </w:tr>
      <w:tr w:rsidR="00D81FE3" w14:paraId="456DAE31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1C39B" w14:textId="1118A15A" w:rsidR="00D81FE3" w:rsidRPr="003D223A" w:rsidRDefault="00D81F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223A">
              <w:rPr>
                <w:rFonts w:ascii="Corbel" w:hAnsi="Corbel"/>
                <w:sz w:val="24"/>
                <w:szCs w:val="24"/>
              </w:rPr>
              <w:t>S1</w:t>
            </w:r>
            <w:r w:rsidR="003D223A">
              <w:rPr>
                <w:rFonts w:ascii="Corbel" w:hAnsi="Corbel"/>
                <w:sz w:val="24"/>
                <w:szCs w:val="24"/>
              </w:rPr>
              <w:t>N</w:t>
            </w:r>
            <w:r w:rsidRPr="003D223A">
              <w:rPr>
                <w:rFonts w:ascii="Corbel" w:hAnsi="Corbel"/>
                <w:sz w:val="24"/>
                <w:szCs w:val="24"/>
              </w:rPr>
              <w:t>[1]O_05</w:t>
            </w:r>
          </w:p>
        </w:tc>
      </w:tr>
      <w:tr w:rsidR="00D81FE3" w14:paraId="5C0172EC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exact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3360B932" w:rsidR="00D81FE3" w:rsidRDefault="004F5790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 xml:space="preserve">Wydział </w:t>
            </w:r>
            <w:r w:rsidR="00D81FE3">
              <w:rPr>
                <w:rFonts w:ascii="Corbel" w:hAnsi="Corbel" w:cs="Corbel"/>
                <w:color w:val="000000"/>
                <w:sz w:val="24"/>
                <w:szCs w:val="24"/>
              </w:rPr>
              <w:t>Nauk Społecznych</w:t>
            </w:r>
          </w:p>
        </w:tc>
      </w:tr>
      <w:tr w:rsidR="00D81FE3" w14:paraId="3AEF2DAD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6B9FA" w14:textId="5C2F964F" w:rsidR="00D81FE3" w:rsidRDefault="00665612" w:rsidP="0FA9E35A">
            <w:pPr>
              <w:spacing w:after="0" w:line="240" w:lineRule="auto"/>
              <w:rPr>
                <w:rFonts w:ascii="Corbel" w:hAnsi="Corbel" w:cs="Corbel"/>
                <w:color w:val="000000" w:themeColor="text1"/>
                <w:sz w:val="24"/>
                <w:szCs w:val="24"/>
              </w:rPr>
            </w:pPr>
            <w:r w:rsidRPr="0FA9E35A">
              <w:rPr>
                <w:rFonts w:ascii="Corbel" w:hAnsi="Corbel" w:cs="Corbel"/>
                <w:color w:val="000000" w:themeColor="text1"/>
                <w:sz w:val="24"/>
                <w:szCs w:val="24"/>
              </w:rPr>
              <w:t xml:space="preserve">Instytut Nauk Socjologicznych </w:t>
            </w:r>
          </w:p>
        </w:tc>
      </w:tr>
      <w:tr w:rsidR="00D81FE3" w14:paraId="75EBF523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Socjologia</w:t>
            </w:r>
          </w:p>
        </w:tc>
      </w:tr>
      <w:tr w:rsidR="00D81FE3" w14:paraId="2334054F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687EC" w14:textId="77777777" w:rsidR="00D81FE3" w:rsidRPr="007D3127" w:rsidRDefault="00D81FE3">
            <w:pPr>
              <w:spacing w:after="0" w:line="240" w:lineRule="auto"/>
            </w:pPr>
            <w:r w:rsidRPr="007D3127">
              <w:rPr>
                <w:rFonts w:ascii="Corbel" w:hAnsi="Corbel" w:cs="Corbel"/>
                <w:color w:val="000000"/>
                <w:sz w:val="24"/>
                <w:szCs w:val="24"/>
              </w:rPr>
              <w:t>I stopień</w:t>
            </w:r>
          </w:p>
        </w:tc>
      </w:tr>
      <w:tr w:rsidR="00D81FE3" w14:paraId="020B26A7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BF29" w14:textId="77777777" w:rsidR="00D81FE3" w:rsidRPr="007D3127" w:rsidRDefault="00D81FE3">
            <w:pPr>
              <w:spacing w:after="0" w:line="240" w:lineRule="auto"/>
            </w:pPr>
            <w:r w:rsidRPr="007D3127">
              <w:rPr>
                <w:rFonts w:ascii="Corbel" w:hAnsi="Corbel" w:cs="Corbel"/>
                <w:color w:val="000000"/>
                <w:sz w:val="24"/>
                <w:szCs w:val="24"/>
              </w:rPr>
              <w:t>ogólnoakademicki</w:t>
            </w:r>
          </w:p>
        </w:tc>
      </w:tr>
      <w:tr w:rsidR="00D81FE3" w14:paraId="5B469018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40E62" w14:textId="38F48784" w:rsidR="00D81FE3" w:rsidRPr="007D3127" w:rsidRDefault="003D223A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nie</w:t>
            </w:r>
            <w:r w:rsidR="00D81FE3" w:rsidRPr="007D3127">
              <w:rPr>
                <w:rFonts w:ascii="Corbel" w:hAnsi="Corbel" w:cs="Corbel"/>
                <w:color w:val="000000"/>
                <w:sz w:val="24"/>
                <w:szCs w:val="24"/>
              </w:rPr>
              <w:t>stacjonarne</w:t>
            </w:r>
          </w:p>
        </w:tc>
      </w:tr>
      <w:tr w:rsidR="00D81FE3" w14:paraId="4F4E120B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1EFEB" w14:textId="77777777" w:rsidR="00D81FE3" w:rsidRPr="007D3127" w:rsidRDefault="00D81FE3">
            <w:pPr>
              <w:spacing w:after="0" w:line="240" w:lineRule="auto"/>
            </w:pPr>
            <w:r w:rsidRPr="007D3127">
              <w:rPr>
                <w:rFonts w:ascii="Corbel" w:hAnsi="Corbel" w:cs="Corbel"/>
                <w:color w:val="000000"/>
                <w:sz w:val="24"/>
                <w:szCs w:val="24"/>
              </w:rPr>
              <w:t>Rok 1, semestr I</w:t>
            </w:r>
          </w:p>
        </w:tc>
      </w:tr>
      <w:tr w:rsidR="00D81FE3" w14:paraId="79A33A87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F3714" w14:textId="3195055F" w:rsidR="00D81FE3" w:rsidRDefault="00665612" w:rsidP="0FA9E35A">
            <w:pPr>
              <w:spacing w:after="0" w:line="240" w:lineRule="auto"/>
              <w:rPr>
                <w:rFonts w:ascii="Corbel" w:hAnsi="Corbel" w:cs="Corbel"/>
                <w:color w:val="000000" w:themeColor="text1"/>
                <w:sz w:val="24"/>
                <w:szCs w:val="24"/>
              </w:rPr>
            </w:pPr>
            <w:r w:rsidRPr="0FA9E35A">
              <w:rPr>
                <w:rFonts w:ascii="Corbel" w:hAnsi="Corbel" w:cs="Corbel"/>
                <w:color w:val="000000" w:themeColor="text1"/>
                <w:sz w:val="24"/>
                <w:szCs w:val="24"/>
              </w:rPr>
              <w:t xml:space="preserve">podstawowy </w:t>
            </w:r>
          </w:p>
        </w:tc>
      </w:tr>
      <w:tr w:rsidR="00D81FE3" w14:paraId="2786482B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A1F16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="00D81FE3" w14:paraId="41FEBCEB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23D76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Agata Kotowska</w:t>
            </w:r>
          </w:p>
        </w:tc>
      </w:tr>
      <w:tr w:rsidR="00D81FE3" w14:paraId="7D608804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0DBCB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57A64E18" w14:textId="77777777" w:rsidR="00D81FE3" w:rsidRDefault="00D81FE3">
      <w:pPr>
        <w:tabs>
          <w:tab w:val="left" w:pos="-5814"/>
        </w:tabs>
        <w:overflowPunct w:val="0"/>
        <w:autoSpaceDE w:val="0"/>
        <w:spacing w:before="280" w:after="280" w:line="240" w:lineRule="auto"/>
        <w:jc w:val="both"/>
        <w:textAlignment w:val="baseline"/>
      </w:pPr>
      <w:r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Corbel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Corbel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Corbel"/>
          <w:sz w:val="24"/>
          <w:szCs w:val="24"/>
          <w:lang w:eastAsia="pl-PL"/>
        </w:rPr>
        <w:t>e,</w:t>
      </w:r>
      <w:r>
        <w:rPr>
          <w:rFonts w:ascii="Corbel" w:eastAsia="Times New Roman" w:hAnsi="Corbel" w:cs="Corbel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Corbel"/>
          <w:i/>
          <w:sz w:val="24"/>
          <w:szCs w:val="24"/>
          <w:lang w:eastAsia="pl-PL"/>
        </w:rPr>
        <w:t>zgodnie z ustaleniami w Jednostce</w:t>
      </w:r>
    </w:p>
    <w:p w14:paraId="7E0A0F74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ind w:left="284"/>
        <w:jc w:val="both"/>
        <w:textAlignment w:val="baseline"/>
      </w:pPr>
      <w:r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A37501D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jc w:val="both"/>
        <w:textAlignment w:val="baseline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D81FE3" w14:paraId="4A00F406" w14:textId="77777777" w:rsidTr="0E9E139B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Semestr</w:t>
            </w:r>
          </w:p>
          <w:p w14:paraId="64C63F33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(nr)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Wykł.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Ćw.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Konw.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Lab.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Sem.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ZP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Prakt.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D81FE3" w14:paraId="68925291" w14:textId="77777777" w:rsidTr="0E9E139B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6B3E5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jc w:val="center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897CE" w14:textId="443074F7" w:rsidR="00D81FE3" w:rsidRDefault="003D223A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jc w:val="center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2</w:t>
            </w:r>
            <w:r w:rsidR="00D81FE3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B6C7B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D5EC4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jc w:val="center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3</w:t>
            </w:r>
          </w:p>
        </w:tc>
      </w:tr>
    </w:tbl>
    <w:p w14:paraId="0E27B00A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jc w:val="both"/>
        <w:textAlignment w:val="baseline"/>
        <w:rPr>
          <w:rFonts w:ascii="Corbel" w:eastAsia="Times New Roman" w:hAnsi="Corbel" w:cs="Corbel"/>
          <w:sz w:val="24"/>
          <w:szCs w:val="24"/>
        </w:rPr>
      </w:pPr>
    </w:p>
    <w:p w14:paraId="60061E4C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Corbel"/>
          <w:sz w:val="24"/>
          <w:szCs w:val="24"/>
        </w:rPr>
      </w:pPr>
    </w:p>
    <w:p w14:paraId="134E5E78" w14:textId="77777777" w:rsidR="00D81FE3" w:rsidRDefault="00D81FE3">
      <w:pPr>
        <w:tabs>
          <w:tab w:val="left" w:pos="709"/>
        </w:tabs>
        <w:spacing w:after="0" w:line="240" w:lineRule="auto"/>
        <w:ind w:left="284"/>
      </w:pPr>
      <w:r>
        <w:rPr>
          <w:rFonts w:ascii="Corbel" w:hAnsi="Corbel" w:cs="Corbel"/>
          <w:b/>
          <w:sz w:val="24"/>
          <w:szCs w:val="24"/>
        </w:rPr>
        <w:t>1.2.</w:t>
      </w:r>
      <w:r>
        <w:rPr>
          <w:rFonts w:ascii="Corbel" w:hAnsi="Corbel" w:cs="Corbel"/>
          <w:b/>
          <w:sz w:val="24"/>
          <w:szCs w:val="24"/>
        </w:rPr>
        <w:tab/>
        <w:t>Sposób realizacji zajęć</w:t>
      </w:r>
    </w:p>
    <w:p w14:paraId="44EAFD9C" w14:textId="77777777" w:rsidR="00D81FE3" w:rsidRDefault="00D81FE3">
      <w:pPr>
        <w:spacing w:after="0" w:line="240" w:lineRule="auto"/>
        <w:ind w:left="709"/>
      </w:pPr>
    </w:p>
    <w:p w14:paraId="2B15E0D8" w14:textId="77777777" w:rsidR="00D81FE3" w:rsidRDefault="00D81FE3">
      <w:pPr>
        <w:spacing w:after="0" w:line="240" w:lineRule="auto"/>
        <w:ind w:left="709"/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>
        <w:rPr>
          <w:rFonts w:ascii="Corbel" w:hAnsi="Corbel" w:cs="Corbel"/>
          <w:sz w:val="24"/>
          <w:szCs w:val="24"/>
        </w:rPr>
        <w:t xml:space="preserve">zajęcia w formie tradycyjnej </w:t>
      </w:r>
    </w:p>
    <w:p w14:paraId="0C589127" w14:textId="77777777" w:rsidR="00D81FE3" w:rsidRDefault="00D81FE3">
      <w:pPr>
        <w:spacing w:after="0" w:line="240" w:lineRule="auto"/>
        <w:ind w:left="709"/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x</w:t>
      </w:r>
      <w:r>
        <w:rPr>
          <w:rFonts w:ascii="Corbel" w:eastAsia="Corbel" w:hAnsi="Corbel" w:cs="Corbel"/>
          <w:sz w:val="24"/>
          <w:szCs w:val="24"/>
        </w:rPr>
        <w:t xml:space="preserve"> </w:t>
      </w:r>
      <w:r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4B94D5A5" w14:textId="77777777" w:rsidR="00D81FE3" w:rsidRDefault="00D81FE3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p w14:paraId="7C2A5C63" w14:textId="77777777" w:rsidR="00D81FE3" w:rsidRDefault="00D81FE3">
      <w:pPr>
        <w:tabs>
          <w:tab w:val="left" w:pos="709"/>
        </w:tabs>
        <w:spacing w:after="0" w:line="240" w:lineRule="auto"/>
        <w:ind w:left="709" w:hanging="425"/>
      </w:pPr>
      <w:r>
        <w:rPr>
          <w:rFonts w:ascii="Corbel" w:hAnsi="Corbel" w:cs="Corbel"/>
          <w:b/>
          <w:sz w:val="24"/>
          <w:szCs w:val="24"/>
        </w:rPr>
        <w:t xml:space="preserve">1.3 </w:t>
      </w:r>
      <w:r>
        <w:rPr>
          <w:rFonts w:ascii="Corbel" w:hAnsi="Corbel" w:cs="Corbel"/>
          <w:b/>
          <w:sz w:val="24"/>
          <w:szCs w:val="24"/>
        </w:rPr>
        <w:tab/>
        <w:t xml:space="preserve">Forma zaliczenia przedmiotu (z toku) </w:t>
      </w:r>
      <w:r>
        <w:rPr>
          <w:rFonts w:ascii="Corbel" w:hAnsi="Corbel" w:cs="Corbel"/>
          <w:sz w:val="24"/>
          <w:szCs w:val="24"/>
        </w:rPr>
        <w:t>(egzamin, zaliczenie z oceną, zaliczenie bez oceny)</w:t>
      </w:r>
    </w:p>
    <w:p w14:paraId="3DEEC669" w14:textId="77777777" w:rsidR="00D81FE3" w:rsidRDefault="00D81FE3">
      <w:pPr>
        <w:tabs>
          <w:tab w:val="left" w:pos="709"/>
        </w:tabs>
        <w:spacing w:after="0" w:line="240" w:lineRule="auto"/>
        <w:ind w:left="709" w:hanging="425"/>
        <w:rPr>
          <w:rFonts w:ascii="Corbel" w:hAnsi="Corbel" w:cs="Corbel"/>
          <w:sz w:val="24"/>
          <w:szCs w:val="24"/>
        </w:rPr>
      </w:pPr>
    </w:p>
    <w:p w14:paraId="49A51F54" w14:textId="77777777" w:rsidR="00D81FE3" w:rsidRDefault="00D81FE3">
      <w:pPr>
        <w:tabs>
          <w:tab w:val="left" w:pos="709"/>
        </w:tabs>
        <w:spacing w:after="0" w:line="240" w:lineRule="auto"/>
        <w:ind w:left="709" w:hanging="425"/>
      </w:pPr>
      <w:r>
        <w:rPr>
          <w:rFonts w:ascii="Corbel" w:hAnsi="Corbel" w:cs="Corbel"/>
          <w:sz w:val="24"/>
          <w:szCs w:val="24"/>
        </w:rPr>
        <w:t xml:space="preserve">egzamin </w:t>
      </w:r>
    </w:p>
    <w:p w14:paraId="3656B9AB" w14:textId="77777777" w:rsidR="00D81FE3" w:rsidRDefault="00D81FE3">
      <w:pPr>
        <w:tabs>
          <w:tab w:val="left" w:pos="709"/>
        </w:tabs>
        <w:spacing w:after="0" w:line="240" w:lineRule="auto"/>
        <w:ind w:left="709" w:hanging="425"/>
        <w:rPr>
          <w:rFonts w:ascii="Corbel" w:hAnsi="Corbel" w:cs="Corbel"/>
          <w:b/>
          <w:sz w:val="24"/>
          <w:szCs w:val="24"/>
        </w:rPr>
      </w:pPr>
    </w:p>
    <w:p w14:paraId="0D190557" w14:textId="77777777" w:rsidR="00D81FE3" w:rsidRDefault="00D81FE3" w:rsidP="00D26E79">
      <w:pPr>
        <w:pStyle w:val="Bezodstpw"/>
      </w:pPr>
      <w:r>
        <w:rPr>
          <w:rFonts w:ascii="Corbel" w:hAnsi="Corbel" w:cs="Corbel"/>
          <w:b/>
          <w:smallCaps/>
          <w:sz w:val="24"/>
          <w:szCs w:val="24"/>
        </w:rPr>
        <w:t xml:space="preserve">2. </w:t>
      </w:r>
      <w:r w:rsidRPr="00625C17">
        <w:rPr>
          <w:rFonts w:ascii="Corbel" w:hAnsi="Corbel"/>
          <w:b/>
        </w:rPr>
        <w:t>W</w:t>
      </w:r>
      <w:r w:rsidR="00D26E79" w:rsidRPr="00625C17">
        <w:rPr>
          <w:rFonts w:ascii="Corbel" w:hAnsi="Corbel"/>
          <w:b/>
        </w:rPr>
        <w:t>YMA</w:t>
      </w:r>
      <w:r w:rsidRPr="00625C17">
        <w:rPr>
          <w:rFonts w:ascii="Corbel" w:hAnsi="Corbel"/>
          <w:b/>
        </w:rPr>
        <w:t>GANIA WSTĘPNE</w:t>
      </w:r>
      <w:r>
        <w:t xml:space="preserve"> </w:t>
      </w:r>
    </w:p>
    <w:p w14:paraId="45FB0818" w14:textId="77777777" w:rsidR="00D81FE3" w:rsidRDefault="00D81FE3">
      <w:pPr>
        <w:spacing w:after="0" w:line="240" w:lineRule="auto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D81FE3" w14:paraId="6DD1B76A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3186" w14:textId="77777777" w:rsidR="00D81FE3" w:rsidRDefault="00D81FE3">
            <w:pPr>
              <w:spacing w:before="40" w:after="4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brak</w:t>
            </w:r>
          </w:p>
        </w:tc>
      </w:tr>
    </w:tbl>
    <w:p w14:paraId="049F31CB" w14:textId="77777777" w:rsidR="00D81FE3" w:rsidRDefault="00D81FE3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w14:paraId="53128261" w14:textId="77777777" w:rsidR="00D81FE3" w:rsidRDefault="00D81FE3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w14:paraId="62486C05" w14:textId="77777777" w:rsidR="00D81FE3" w:rsidRDefault="00D81FE3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w14:paraId="7DB6D4EE" w14:textId="77777777" w:rsidR="00D81FE3" w:rsidRDefault="00D81FE3">
      <w:pPr>
        <w:spacing w:after="0" w:line="240" w:lineRule="auto"/>
      </w:pPr>
      <w:r>
        <w:rPr>
          <w:rFonts w:ascii="Corbel" w:hAnsi="Corbel" w:cs="Corbel"/>
          <w:b/>
          <w:smallCaps/>
          <w:sz w:val="24"/>
          <w:szCs w:val="24"/>
        </w:rPr>
        <w:t>3. cele, efekty uczenia się , treści Programowe i stosowane metody Dydaktyczne</w:t>
      </w:r>
    </w:p>
    <w:p w14:paraId="4101652C" w14:textId="77777777" w:rsidR="00D81FE3" w:rsidRDefault="00D81FE3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w14:paraId="04643D83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ind w:left="360"/>
        <w:jc w:val="both"/>
        <w:textAlignment w:val="baseline"/>
      </w:pPr>
      <w:r>
        <w:rPr>
          <w:rFonts w:ascii="Corbel" w:eastAsia="Times New Roman" w:hAnsi="Corbel" w:cs="Corbel"/>
          <w:b/>
          <w:sz w:val="24"/>
          <w:szCs w:val="24"/>
          <w:lang w:eastAsia="pl-PL"/>
        </w:rPr>
        <w:t>3.1 Cele przedmiotu</w:t>
      </w:r>
    </w:p>
    <w:p w14:paraId="4B99056E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Corbel"/>
          <w:b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D81FE3" w14:paraId="189FD749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B5A4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CC34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zapoznanie studentów z podstawowym aparatem pojęciowym i orientacjami teoretycznymi w zakresie psychologii społecznej</w:t>
            </w:r>
          </w:p>
        </w:tc>
      </w:tr>
      <w:tr w:rsidR="00D81FE3" w14:paraId="6756B53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F7E8" w14:textId="77777777" w:rsidR="00D81FE3" w:rsidRDefault="00D81FE3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078A6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zapoznanie studentów z podstawowymi zagadnieniami z obszaru socjologii i psychologii dotyczącymi zwłaszcza socjalizacji, postaw, percepcji interpersonalnej, psychologicznych i kulturowych uwarunkowań procesu komunikacji, dynamiki grupy, jej struktury, celów i norm grupowych</w:t>
            </w:r>
          </w:p>
        </w:tc>
      </w:tr>
      <w:tr w:rsidR="00D81FE3" w14:paraId="14B3660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B3C4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B178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zapoznanie studentów z zasadami i metodami intencjonalnego wpływania na świadomość i zachowania ludzi (autoprezentacja, kierowanie wrażeniem, perswazja, kontrola społeczna)</w:t>
            </w:r>
          </w:p>
        </w:tc>
      </w:tr>
    </w:tbl>
    <w:p w14:paraId="1299C43A" w14:textId="77777777" w:rsidR="00D81FE3" w:rsidRDefault="00D81FE3">
      <w:pPr>
        <w:spacing w:after="0" w:line="240" w:lineRule="auto"/>
        <w:rPr>
          <w:rFonts w:ascii="Corbel" w:hAnsi="Corbel" w:cs="Corbel"/>
          <w:color w:val="000000"/>
          <w:sz w:val="24"/>
          <w:szCs w:val="24"/>
        </w:rPr>
      </w:pPr>
    </w:p>
    <w:p w14:paraId="47F42425" w14:textId="77777777" w:rsidR="00D81FE3" w:rsidRDefault="00D81FE3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DDBEF00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w:rsidR="00D81FE3" w14:paraId="61F38664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45ED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EK</w:t>
            </w:r>
            <w:r>
              <w:rPr>
                <w:rFonts w:ascii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5602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2D2E" w14:textId="77777777" w:rsidR="00D81FE3" w:rsidRDefault="00D81FE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sz w:val="24"/>
                <w:szCs w:val="24"/>
              </w:rPr>
              <w:footnoteReference w:id="1"/>
            </w:r>
          </w:p>
        </w:tc>
      </w:tr>
      <w:tr w:rsidR="00D81FE3" w14:paraId="06D00562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5964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EK</w:t>
            </w:r>
            <w:r>
              <w:rPr>
                <w:rFonts w:ascii="Corbel" w:hAnsi="Corbel" w:cs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2109" w14:textId="77777777" w:rsidR="00D81FE3" w:rsidRDefault="00D81FE3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Student zna i rozumie w zaawansowanym stopniu: problemy socjologii jako nauki o społeczeństwie oraz jej miejsce w systemie nauk i relacje do innych dyscyplin; różne rodzaje struktur i instytucji społecznych, a w szczególności ich konstytutywne elementy; rodzaje więzi społecznych oraz rządzące nimi prawidłowości.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DD7B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KW_01</w:t>
            </w:r>
          </w:p>
          <w:p w14:paraId="269F5E8A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KW_03</w:t>
            </w:r>
          </w:p>
          <w:p w14:paraId="133F9838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KW_05</w:t>
            </w:r>
          </w:p>
        </w:tc>
      </w:tr>
      <w:tr w:rsidR="00D81FE3" w14:paraId="6E261553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6B19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005EE" w14:textId="77777777" w:rsidR="00D81FE3" w:rsidRDefault="00D81FE3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Student właściwie interpretuje zjawiska społeczne w zakresie socjologii i psychologii społecznej; samodzielnie interpretuje teorie socjologiczne i pozyskuje dane do analizowania konkretnych procesów i zjawisk społecznych;</w:t>
            </w:r>
            <w: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samodzielnie uzupełnia i doskonali nabytą wiedzę i umiejętności.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73F4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KU_01</w:t>
            </w:r>
          </w:p>
          <w:p w14:paraId="504907E4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KU_02</w:t>
            </w:r>
          </w:p>
          <w:p w14:paraId="643DC5A5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KU_14</w:t>
            </w:r>
          </w:p>
          <w:p w14:paraId="3461D779" w14:textId="77777777" w:rsidR="00D81FE3" w:rsidRDefault="00D81FE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  <w:p w14:paraId="3CF2D8B6" w14:textId="77777777" w:rsidR="00D81FE3" w:rsidRDefault="00D81FE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D81FE3" w14:paraId="4BB5A752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0800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117C" w14:textId="77777777" w:rsidR="00D81FE3" w:rsidRDefault="00D81FE3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Student rozumie znaczenie wiedzy z psychologii społecznej dla diagnozy zjawisk i procesów społecznych oraz posiada kompetencje i gotowość do krytycznej oceny przyswojonych informacji.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E6F1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KK_04</w:t>
            </w:r>
          </w:p>
          <w:p w14:paraId="0FB78278" w14:textId="77777777" w:rsidR="00D81FE3" w:rsidRDefault="00D81FE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FC39945" w14:textId="77777777" w:rsidR="00D81FE3" w:rsidRDefault="00D81FE3">
      <w:pPr>
        <w:spacing w:after="0" w:line="240" w:lineRule="auto"/>
        <w:rPr>
          <w:rFonts w:ascii="Corbel" w:hAnsi="Corbel" w:cs="Corbel"/>
          <w:smallCaps/>
          <w:sz w:val="24"/>
          <w:szCs w:val="24"/>
        </w:rPr>
      </w:pPr>
    </w:p>
    <w:p w14:paraId="44E1D115" w14:textId="77777777" w:rsidR="00D81FE3" w:rsidRDefault="00D81FE3">
      <w:pPr>
        <w:spacing w:line="240" w:lineRule="auto"/>
        <w:ind w:left="426"/>
        <w:contextualSpacing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D81FE3" w:rsidRDefault="00D81FE3">
      <w:pPr>
        <w:numPr>
          <w:ilvl w:val="0"/>
          <w:numId w:val="1"/>
        </w:numPr>
        <w:spacing w:after="120" w:line="240" w:lineRule="auto"/>
        <w:contextualSpacing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D81FE3" w14:paraId="587EA2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D81FE3" w:rsidRDefault="00D81FE3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D81FE3" w14:paraId="4FE733D9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57C2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Podstawowe motywy zachowania społecznego</w:t>
            </w:r>
          </w:p>
        </w:tc>
      </w:tr>
      <w:tr w:rsidR="00D81FE3" w14:paraId="2EABB2EC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34B5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System motywacyjny, prezentacji poznawczych, afektywny</w:t>
            </w:r>
          </w:p>
        </w:tc>
      </w:tr>
      <w:tr w:rsidR="00D81FE3" w14:paraId="0BDF428E" w14:textId="77777777">
        <w:trPr>
          <w:trHeight w:val="300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B151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Poznanie społeczne – metody i cele</w:t>
            </w:r>
          </w:p>
        </w:tc>
      </w:tr>
      <w:tr w:rsidR="00D81FE3" w14:paraId="07EA2E5E" w14:textId="77777777">
        <w:trPr>
          <w:trHeight w:val="308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D839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Autoprezentacja, perswazja, wpływ społeczny</w:t>
            </w:r>
          </w:p>
        </w:tc>
      </w:tr>
      <w:tr w:rsidR="00D81FE3" w14:paraId="4B10C22A" w14:textId="77777777">
        <w:trPr>
          <w:trHeight w:val="315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2994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Afiliacja i przyjaźń</w:t>
            </w:r>
          </w:p>
        </w:tc>
      </w:tr>
      <w:tr w:rsidR="00D81FE3" w14:paraId="644DCD72" w14:textId="77777777">
        <w:trPr>
          <w:trHeight w:val="325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26F7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Agresja, uprzedzenia i stereotypy</w:t>
            </w:r>
          </w:p>
        </w:tc>
      </w:tr>
      <w:tr w:rsidR="00D81FE3" w14:paraId="164CE567" w14:textId="77777777">
        <w:trPr>
          <w:trHeight w:val="248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61F2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Zachowania prospołeczne – typy i cele</w:t>
            </w:r>
          </w:p>
        </w:tc>
      </w:tr>
    </w:tbl>
    <w:p w14:paraId="0562CB0E" w14:textId="77777777" w:rsidR="00D81FE3" w:rsidRDefault="00D81FE3">
      <w:pPr>
        <w:spacing w:after="120" w:line="240" w:lineRule="auto"/>
        <w:contextualSpacing/>
        <w:jc w:val="both"/>
        <w:rPr>
          <w:rFonts w:ascii="Corbel" w:hAnsi="Corbel" w:cs="Corbel"/>
          <w:sz w:val="24"/>
          <w:szCs w:val="24"/>
        </w:rPr>
      </w:pPr>
    </w:p>
    <w:p w14:paraId="34CE0A41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D81FE3" w:rsidRDefault="00D81FE3">
      <w:pPr>
        <w:numPr>
          <w:ilvl w:val="0"/>
          <w:numId w:val="1"/>
        </w:numPr>
        <w:spacing w:after="160" w:line="240" w:lineRule="auto"/>
        <w:contextualSpacing/>
        <w:jc w:val="both"/>
        <w:rPr>
          <w:del w:id="0" w:author="Anna Pikus" w:date="2024-07-29T09:39:00Z" w16du:dateUtc="2024-07-29T09:39:40Z"/>
        </w:rPr>
      </w:pPr>
      <w:del w:id="1" w:author="Anna Pikus" w:date="2024-07-29T09:39:00Z">
        <w:r w:rsidDel="00D81FE3">
          <w:delText xml:space="preserve">Problematyka ćwiczeń audytoryjnych, konwersatoryjnych, laboratoryjnych, zajęć praktycznych </w:delText>
        </w:r>
      </w:del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D81FE3" w14:paraId="55225495" w14:textId="77777777" w:rsidTr="0E9E139B">
        <w:trPr>
          <w:trHeight w:val="300"/>
          <w:del w:id="2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D229" w14:textId="77777777" w:rsidR="00D81FE3" w:rsidRDefault="00D81FE3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D81FE3" w14:paraId="115D4DED" w14:textId="77777777" w:rsidTr="0E9E139B">
        <w:trPr>
          <w:trHeight w:val="300"/>
          <w:del w:id="3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74808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Główne perspektywy teoretyczne, metodologia badawcza w psychologii społecznej</w:t>
            </w:r>
          </w:p>
          <w:p w14:paraId="0CE92FEC" w14:textId="77777777" w:rsidR="00D81FE3" w:rsidRDefault="00D81FE3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Psychologia społeczna a inne nauki</w:t>
            </w:r>
          </w:p>
        </w:tc>
      </w:tr>
      <w:tr w:rsidR="00D81FE3" w14:paraId="51CB7717" w14:textId="77777777" w:rsidTr="0E9E139B">
        <w:trPr>
          <w:trHeight w:val="488"/>
          <w:del w:id="4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5AFFF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Cele indywidualne i kolektywne</w:t>
            </w:r>
          </w:p>
          <w:p w14:paraId="73EFABDF" w14:textId="77777777" w:rsidR="00D81FE3" w:rsidRDefault="00D81FE3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Aktywizowanie motywów i celów</w:t>
            </w:r>
          </w:p>
        </w:tc>
      </w:tr>
      <w:tr w:rsidR="00D81FE3" w14:paraId="3E8515C4" w14:textId="77777777" w:rsidTr="0E9E139B">
        <w:trPr>
          <w:trHeight w:val="338"/>
          <w:del w:id="5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A437A" w14:textId="77777777" w:rsidR="00D81FE3" w:rsidRDefault="00D81FE3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Podstawowe cele autoprezentacji, strategie ingracjacji</w:t>
            </w:r>
          </w:p>
          <w:p w14:paraId="50A0EBF8" w14:textId="77777777" w:rsidR="00D81FE3" w:rsidRDefault="00D81FE3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Paradoks samoutrudniania, strategie kreowania wysokiego statusu i władzy</w:t>
            </w:r>
          </w:p>
        </w:tc>
      </w:tr>
      <w:tr w:rsidR="00D81FE3" w14:paraId="00E150EC" w14:textId="77777777" w:rsidTr="0E9E139B">
        <w:trPr>
          <w:trHeight w:val="213"/>
          <w:del w:id="6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81DE8C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Czynniki skutecznej zmiany postaw i przekonań</w:t>
            </w:r>
          </w:p>
          <w:p w14:paraId="1B8BDF9C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Uwarunkowania zwiększenia/zmniejszenia podatności na perswazję</w:t>
            </w:r>
          </w:p>
          <w:p w14:paraId="678D6148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Teoria równowagi, teoria dysonansu poznawczego</w:t>
            </w:r>
          </w:p>
          <w:p w14:paraId="1EE92120" w14:textId="77777777" w:rsidR="00D81FE3" w:rsidRDefault="00D81FE3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Napięcie a preferencja zgodności</w:t>
            </w:r>
          </w:p>
        </w:tc>
      </w:tr>
      <w:tr w:rsidR="00D81FE3" w14:paraId="343CF1A2" w14:textId="77777777" w:rsidTr="0E9E139B">
        <w:trPr>
          <w:trHeight w:val="236"/>
          <w:del w:id="7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D27BE" w14:textId="77777777" w:rsidR="00D81FE3" w:rsidRDefault="00D81FE3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Kategorie wpływu społecznego: konformizm, uległość, posłuszeństwo</w:t>
            </w:r>
          </w:p>
        </w:tc>
      </w:tr>
      <w:tr w:rsidR="00D81FE3" w14:paraId="52EDF745" w14:textId="77777777" w:rsidTr="0E9E139B">
        <w:trPr>
          <w:trHeight w:val="150"/>
          <w:del w:id="8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EC0C1" w14:textId="77777777" w:rsidR="00D81FE3" w:rsidRDefault="00D81FE3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Cele zachowań afiliacyjnych </w:t>
            </w:r>
          </w:p>
        </w:tc>
      </w:tr>
      <w:tr w:rsidR="00D81FE3" w14:paraId="534D93CB" w14:textId="77777777" w:rsidTr="0E9E139B">
        <w:trPr>
          <w:trHeight w:val="263"/>
          <w:del w:id="9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D1F454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Odpowiedzialność społeczna – norma pomagania</w:t>
            </w:r>
          </w:p>
          <w:p w14:paraId="3008B98B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Modele pomagania</w:t>
            </w:r>
          </w:p>
          <w:p w14:paraId="387CAC4E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Zarządzanie pobudzeniem w sytuacjach krytycznych i niekrytycznych</w:t>
            </w:r>
          </w:p>
          <w:p w14:paraId="2B3A64ED" w14:textId="77777777" w:rsidR="00D81FE3" w:rsidRDefault="00D81FE3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Model ulgi</w:t>
            </w:r>
          </w:p>
        </w:tc>
      </w:tr>
    </w:tbl>
    <w:p w14:paraId="62EBF3C5" w14:textId="77777777" w:rsidR="00D81FE3" w:rsidRDefault="00D81FE3">
      <w:pPr>
        <w:spacing w:after="0" w:line="240" w:lineRule="auto"/>
        <w:rPr>
          <w:rFonts w:ascii="Corbel" w:hAnsi="Corbel" w:cs="Corbel"/>
          <w:smallCaps/>
          <w:sz w:val="24"/>
          <w:szCs w:val="24"/>
        </w:rPr>
      </w:pPr>
    </w:p>
    <w:p w14:paraId="61F0D56C" w14:textId="77777777" w:rsidR="00D81FE3" w:rsidRDefault="00D81FE3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3.4 Metody dydaktyczne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D98A12B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4F0D6B4" w14:textId="77777777" w:rsidR="00D81FE3" w:rsidRDefault="00D81FE3">
      <w:pPr>
        <w:spacing w:after="0" w:line="240" w:lineRule="auto"/>
      </w:pPr>
      <w:r>
        <w:rPr>
          <w:rFonts w:ascii="Times New Roman" w:hAnsi="Times New Roman" w:cs="Times New Roman"/>
          <w:smallCaps/>
        </w:rPr>
        <w:t xml:space="preserve">WYKŁAD – </w:t>
      </w:r>
      <w:r>
        <w:rPr>
          <w:rFonts w:ascii="Corbel" w:hAnsi="Corbel" w:cs="Corbel"/>
          <w:sz w:val="24"/>
          <w:szCs w:val="24"/>
        </w:rPr>
        <w:t>wykład</w:t>
      </w:r>
    </w:p>
    <w:p w14:paraId="2946DB82" w14:textId="77777777" w:rsidR="00D81FE3" w:rsidRDefault="00D81FE3">
      <w:pPr>
        <w:tabs>
          <w:tab w:val="left" w:pos="284"/>
        </w:tabs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w14:paraId="1078A5AC" w14:textId="77777777" w:rsidR="00D81FE3" w:rsidRDefault="00D81FE3">
      <w:pPr>
        <w:tabs>
          <w:tab w:val="left" w:pos="284"/>
        </w:tabs>
        <w:spacing w:after="0" w:line="240" w:lineRule="auto"/>
      </w:pPr>
      <w:r>
        <w:rPr>
          <w:rFonts w:ascii="Corbel" w:hAnsi="Corbel" w:cs="Corbel"/>
          <w:b/>
          <w:sz w:val="24"/>
          <w:szCs w:val="24"/>
        </w:rPr>
        <w:t xml:space="preserve">4. METODY I KRYTERIA OCENY </w:t>
      </w:r>
    </w:p>
    <w:p w14:paraId="5997CC1D" w14:textId="77777777" w:rsidR="00D81FE3" w:rsidRDefault="00D81FE3">
      <w:pPr>
        <w:tabs>
          <w:tab w:val="left" w:pos="284"/>
        </w:tabs>
        <w:spacing w:after="0" w:line="240" w:lineRule="auto"/>
        <w:rPr>
          <w:rFonts w:ascii="Corbel" w:hAnsi="Corbel" w:cs="Corbel"/>
          <w:b/>
          <w:sz w:val="24"/>
          <w:szCs w:val="24"/>
        </w:rPr>
      </w:pPr>
    </w:p>
    <w:p w14:paraId="53742ADA" w14:textId="77777777" w:rsidR="00D81FE3" w:rsidRDefault="00D81FE3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4.1 Sposoby weryfikacji efektów uczenia się</w:t>
      </w:r>
    </w:p>
    <w:p w14:paraId="110FFD37" w14:textId="77777777" w:rsidR="00D81FE3" w:rsidRDefault="00D81FE3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6095"/>
        <w:gridCol w:w="1994"/>
      </w:tblGrid>
      <w:tr w:rsidR="00D81FE3" w14:paraId="3CD72C34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12080E0F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  <w:p w14:paraId="52574297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(w, ćw, …)</w:t>
            </w:r>
          </w:p>
        </w:tc>
      </w:tr>
      <w:tr w:rsidR="00D81FE3" w14:paraId="4C3B56C9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8564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3838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Egzamin pisemny lub ustny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F9E1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wykład</w:t>
            </w:r>
          </w:p>
        </w:tc>
      </w:tr>
      <w:tr w:rsidR="00D81FE3" w14:paraId="1003BC51" w14:textId="77777777">
        <w:trPr>
          <w:trHeight w:val="28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F0E4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7977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Egzamin pisemny lub ustny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3B60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wykład</w:t>
            </w:r>
          </w:p>
        </w:tc>
      </w:tr>
      <w:tr w:rsidR="00D81FE3" w14:paraId="46933478" w14:textId="77777777">
        <w:trPr>
          <w:trHeight w:val="2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7E2A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6BCD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Egzamin pisemny lub ustny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CC3A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wykład</w:t>
            </w:r>
          </w:p>
        </w:tc>
      </w:tr>
    </w:tbl>
    <w:p w14:paraId="6B699379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AFAEE5A" w14:textId="77777777" w:rsidR="00D81FE3" w:rsidRDefault="00D81FE3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 xml:space="preserve">4.2 Warunki zaliczenia przedmiotu (kryteria oceniania) </w:t>
      </w:r>
    </w:p>
    <w:p w14:paraId="3FE9F23F" w14:textId="77777777" w:rsidR="00D81FE3" w:rsidRDefault="00D81FE3">
      <w:pPr>
        <w:spacing w:after="0" w:line="240" w:lineRule="auto"/>
        <w:ind w:left="426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D81FE3" w14:paraId="7A4FF73E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82E6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- uzyskanie min. 50 proc. maksymalnej liczby punktów (w przypadku egzaminu pisemnego) </w:t>
            </w:r>
          </w:p>
          <w:p w14:paraId="2C254DA6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- poprawna odpowiedź na min. 50 proc. pytań (w przypadku egzaminu ustnego)</w:t>
            </w:r>
          </w:p>
        </w:tc>
      </w:tr>
    </w:tbl>
    <w:p w14:paraId="1F72F646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621E2223" w14:textId="77777777" w:rsidR="00D81FE3" w:rsidRDefault="00C43FA5">
      <w:pPr>
        <w:spacing w:after="0" w:line="240" w:lineRule="auto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br w:type="column"/>
      </w:r>
    </w:p>
    <w:p w14:paraId="12473013" w14:textId="0C9F9707" w:rsidR="00D81FE3" w:rsidRDefault="00C43FA5" w:rsidP="0E9E139B">
      <w:pPr>
        <w:spacing w:after="0" w:line="240" w:lineRule="auto"/>
      </w:pPr>
      <w:r>
        <w:br w:type="page"/>
      </w:r>
    </w:p>
    <w:p w14:paraId="32066DA3" w14:textId="77777777" w:rsidR="00D81FE3" w:rsidRDefault="00D81FE3" w:rsidP="0E9E139B">
      <w:pPr>
        <w:spacing w:after="0" w:line="240" w:lineRule="auto"/>
        <w:ind w:left="284" w:hanging="284"/>
        <w:jc w:val="both"/>
      </w:pPr>
      <w:r w:rsidRPr="0E9E139B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8CE6F91" w14:textId="77777777" w:rsidR="00D81FE3" w:rsidRDefault="00D81FE3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w:rsidR="00D81FE3" w14:paraId="63D9DE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2BB7" w14:textId="77777777" w:rsidR="00D81FE3" w:rsidRDefault="00D81FE3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CBA" w14:textId="77777777" w:rsidR="00D81FE3" w:rsidRDefault="00D81FE3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81FE3" w14:paraId="4C92125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2AD3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3216" w14:textId="4E174052" w:rsidR="00D81FE3" w:rsidRDefault="003D223A" w:rsidP="003D223A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  <w:r w:rsidR="00D81FE3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D81FE3" w14:paraId="370080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6CD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1E47" w14:textId="77777777" w:rsidR="00D81FE3" w:rsidRDefault="00D81FE3" w:rsidP="003D223A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D81FE3" w14:paraId="3F49C33A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B5BC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35C2" w14:textId="69DCFEF1" w:rsidR="00D81FE3" w:rsidRDefault="003D223A" w:rsidP="003D223A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="00D81FE3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D81FE3" w14:paraId="2B55E3E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2727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71A2" w14:textId="77777777" w:rsidR="00D81FE3" w:rsidRDefault="00D81FE3" w:rsidP="003D223A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D81FE3" w14:paraId="4292278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C35E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D81FE3" w:rsidRDefault="00D81FE3" w:rsidP="003D223A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D81FE3" w:rsidRDefault="00D81FE3">
      <w:pPr>
        <w:spacing w:after="0" w:line="240" w:lineRule="auto"/>
        <w:ind w:left="426"/>
      </w:pPr>
      <w:r>
        <w:rPr>
          <w:rFonts w:ascii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14:paraId="61CDCEAD" w14:textId="77777777" w:rsidR="00D81FE3" w:rsidRDefault="00D81FE3">
      <w:pPr>
        <w:spacing w:after="0" w:line="240" w:lineRule="auto"/>
        <w:rPr>
          <w:rFonts w:ascii="Corbel" w:hAnsi="Corbel" w:cs="Corbel"/>
          <w:i/>
          <w:sz w:val="24"/>
          <w:szCs w:val="24"/>
        </w:rPr>
      </w:pPr>
    </w:p>
    <w:p w14:paraId="40334C7B" w14:textId="77777777" w:rsidR="00D81FE3" w:rsidRDefault="00D81FE3">
      <w:pPr>
        <w:spacing w:after="0" w:line="240" w:lineRule="auto"/>
      </w:pPr>
      <w:r>
        <w:rPr>
          <w:rFonts w:ascii="Corbel" w:hAnsi="Corbel" w:cs="Corbel"/>
          <w:b/>
          <w:sz w:val="24"/>
          <w:szCs w:val="24"/>
        </w:rPr>
        <w:t>6. PRAKTYKI ZAWODOWE W RAMACH PRZEDMIOTU</w:t>
      </w:r>
    </w:p>
    <w:p w14:paraId="6BB9E253" w14:textId="77777777" w:rsidR="00D81FE3" w:rsidRDefault="00D81FE3">
      <w:pPr>
        <w:spacing w:after="0" w:line="240" w:lineRule="auto"/>
        <w:ind w:left="360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219" w:type="dxa"/>
        <w:tblLayout w:type="fixed"/>
        <w:tblLook w:val="0000" w:firstRow="0" w:lastRow="0" w:firstColumn="0" w:lastColumn="0" w:noHBand="0" w:noVBand="0"/>
      </w:tblPr>
      <w:tblGrid>
        <w:gridCol w:w="3990"/>
        <w:gridCol w:w="3984"/>
      </w:tblGrid>
      <w:tr w:rsidR="00D81FE3" w14:paraId="0E8E8FC4" w14:textId="77777777">
        <w:trPr>
          <w:trHeight w:val="397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6691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FE90" w14:textId="77777777" w:rsidR="00D81FE3" w:rsidRDefault="00D81FE3">
            <w:pPr>
              <w:snapToGrid w:val="0"/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Nie dotyczy</w:t>
            </w:r>
          </w:p>
        </w:tc>
      </w:tr>
      <w:tr w:rsidR="00D81FE3" w14:paraId="605F859D" w14:textId="77777777">
        <w:trPr>
          <w:trHeight w:val="397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703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4492" w14:textId="77777777" w:rsidR="00D81FE3" w:rsidRDefault="00D81FE3">
            <w:pPr>
              <w:snapToGrid w:val="0"/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Nie dotyczy</w:t>
            </w:r>
          </w:p>
        </w:tc>
      </w:tr>
    </w:tbl>
    <w:p w14:paraId="23DE523C" w14:textId="77777777" w:rsidR="00D81FE3" w:rsidRDefault="00D81FE3">
      <w:pPr>
        <w:spacing w:after="0" w:line="240" w:lineRule="auto"/>
        <w:ind w:left="360"/>
        <w:rPr>
          <w:rFonts w:ascii="Corbel" w:hAnsi="Corbel" w:cs="Corbel"/>
          <w:sz w:val="24"/>
          <w:szCs w:val="24"/>
        </w:rPr>
      </w:pPr>
    </w:p>
    <w:p w14:paraId="7630DC2B" w14:textId="77777777" w:rsidR="00D81FE3" w:rsidRDefault="00D81FE3">
      <w:pPr>
        <w:spacing w:after="0" w:line="240" w:lineRule="auto"/>
      </w:pPr>
      <w:r>
        <w:rPr>
          <w:rFonts w:ascii="Corbel" w:hAnsi="Corbel" w:cs="Corbel"/>
          <w:b/>
          <w:sz w:val="24"/>
          <w:szCs w:val="24"/>
        </w:rPr>
        <w:t xml:space="preserve">7. LITERATURA </w:t>
      </w:r>
    </w:p>
    <w:p w14:paraId="52E56223" w14:textId="77777777" w:rsidR="00D81FE3" w:rsidRDefault="00D81FE3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89" w:type="dxa"/>
        <w:tblLayout w:type="fixed"/>
        <w:tblLook w:val="0000" w:firstRow="0" w:lastRow="0" w:firstColumn="0" w:lastColumn="0" w:noHBand="0" w:noVBand="0"/>
      </w:tblPr>
      <w:tblGrid>
        <w:gridCol w:w="9304"/>
      </w:tblGrid>
      <w:tr w:rsidR="00D81FE3" w:rsidRPr="004945D0" w14:paraId="79D6EF46" w14:textId="77777777" w:rsidTr="003D223A">
        <w:trPr>
          <w:trHeight w:val="397"/>
        </w:trPr>
        <w:tc>
          <w:tcPr>
            <w:tcW w:w="9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9695" w14:textId="77777777" w:rsidR="00D81FE3" w:rsidRDefault="00D81FE3">
            <w:pPr>
              <w:pStyle w:val="Punktygwne"/>
              <w:spacing w:before="0" w:after="0"/>
              <w:jc w:val="both"/>
            </w:pPr>
            <w:r w:rsidRPr="004945D0"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14:paraId="07547A01" w14:textId="77777777" w:rsidR="00D81FE3" w:rsidRDefault="00D81FE3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64410BDC" w14:textId="77777777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T. D. Kenrick, L. S. Neuberg, R. Cialdini,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 społeczna. Rozwiązane tajemnice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Gdańsk 2002. </w:t>
            </w:r>
          </w:p>
          <w:p w14:paraId="354DEBE8" w14:textId="77777777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B. Wojciszke,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 społeczna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79A38C8D" w14:textId="77777777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E. Aronson, T. D. Wilson, R. M. Akert,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 społeczna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Poznań 2012. </w:t>
            </w:r>
          </w:p>
          <w:p w14:paraId="15C6BC99" w14:textId="77777777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T. Grzyb,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Eksperyment terenowy w psychologii społecznej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Warszawa 2017.</w:t>
            </w:r>
          </w:p>
          <w:p w14:paraId="5EA3330E" w14:textId="77777777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D. Strycharczyk, P. Clough,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Odporność psychiczna.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Strategie i narzędzia rozwoju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Gdańsk 2017. </w:t>
            </w:r>
          </w:p>
          <w:p w14:paraId="3FB075B4" w14:textId="77777777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P. Bloom,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Przeciw empatii. Argumenty za racjonalnym myśleniem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Kielce 2017.</w:t>
            </w:r>
          </w:p>
          <w:p w14:paraId="4ECE36E1" w14:textId="77777777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P. G. Zimbardo, R. L. Johnson, V. McCann,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Psychologia kluczowe koncepcje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Tom 5, Warszawa 2017.</w:t>
            </w:r>
          </w:p>
          <w:p w14:paraId="56C24B35" w14:textId="77777777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A. Batory, E. Brygoła, P. Oleś,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Odsłony tożsamości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2016.</w:t>
            </w:r>
          </w:p>
        </w:tc>
      </w:tr>
      <w:tr w:rsidR="00D81FE3" w14:paraId="7616326D" w14:textId="77777777" w:rsidTr="003D223A">
        <w:trPr>
          <w:trHeight w:val="397"/>
        </w:trPr>
        <w:tc>
          <w:tcPr>
            <w:tcW w:w="9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1D9" w14:textId="77777777" w:rsidR="00D81FE3" w:rsidRDefault="00D81FE3">
            <w:pPr>
              <w:pStyle w:val="Punktygwne"/>
              <w:spacing w:before="0" w:after="0"/>
              <w:jc w:val="both"/>
            </w:pPr>
            <w:r w:rsidRPr="004945D0"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14:paraId="5043CB0F" w14:textId="77777777" w:rsidR="00D81FE3" w:rsidRDefault="00D81FE3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6C844A58" w14:textId="77777777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P. Zimbardo, R. J. Johnson, V. McCann,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Psychologia. Kluczowe koncepcje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Tom 1, Tom 4, Warszawa 2017.</w:t>
            </w:r>
          </w:p>
          <w:p w14:paraId="496FCAD1" w14:textId="778736F4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D. Borecka-Biernat, M. Cywińska,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Konflikt społeczny w perspektywie socjologicznej i</w:t>
            </w:r>
            <w:r w:rsidR="003D223A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 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pedagogiczno-psychologicznej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2015.</w:t>
            </w:r>
          </w:p>
          <w:p w14:paraId="4926444C" w14:textId="77777777" w:rsidR="00D81FE3" w:rsidRDefault="00D81FE3" w:rsidP="003D223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F. Forsterling,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Atrybucje. Podstawowe teorie, badania i zastosowanie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Gdańsk 2005. </w:t>
            </w:r>
          </w:p>
          <w:p w14:paraId="483BDA62" w14:textId="77777777" w:rsidR="003D223A" w:rsidRDefault="003D223A" w:rsidP="003D223A">
            <w:pPr>
              <w:pStyle w:val="Punktygwne"/>
              <w:spacing w:before="0" w:after="0"/>
              <w:ind w:left="357" w:hanging="357"/>
              <w:jc w:val="both"/>
            </w:pPr>
          </w:p>
        </w:tc>
      </w:tr>
    </w:tbl>
    <w:p w14:paraId="07459315" w14:textId="77777777" w:rsidR="00D81FE3" w:rsidRDefault="00D81FE3">
      <w:pPr>
        <w:spacing w:after="0" w:line="240" w:lineRule="auto"/>
        <w:ind w:left="360"/>
        <w:rPr>
          <w:rFonts w:ascii="Corbel" w:hAnsi="Corbel" w:cs="Corbel"/>
          <w:sz w:val="24"/>
          <w:szCs w:val="24"/>
        </w:rPr>
      </w:pPr>
    </w:p>
    <w:p w14:paraId="6537F28F" w14:textId="77777777" w:rsidR="00D81FE3" w:rsidRDefault="00D81FE3">
      <w:pPr>
        <w:spacing w:after="0" w:line="240" w:lineRule="auto"/>
        <w:ind w:left="360"/>
        <w:rPr>
          <w:rFonts w:ascii="Corbel" w:hAnsi="Corbel" w:cs="Corbel"/>
          <w:sz w:val="24"/>
          <w:szCs w:val="24"/>
        </w:rPr>
      </w:pPr>
    </w:p>
    <w:p w14:paraId="41F88A98" w14:textId="77777777" w:rsidR="00D81FE3" w:rsidRDefault="00D81FE3">
      <w:pPr>
        <w:spacing w:after="0" w:line="240" w:lineRule="auto"/>
        <w:ind w:left="360"/>
      </w:pPr>
      <w:r>
        <w:rPr>
          <w:rFonts w:ascii="Corbel" w:hAnsi="Corbel" w:cs="Corbel"/>
          <w:sz w:val="24"/>
          <w:szCs w:val="24"/>
        </w:rPr>
        <w:t>Akceptacja Kierownika Jednostki lub osoby upoważnionej</w:t>
      </w:r>
    </w:p>
    <w:p w14:paraId="6DFB9E20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sectPr w:rsidR="00D81FE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876CF" w14:textId="77777777" w:rsidR="00964290" w:rsidRDefault="00964290">
      <w:pPr>
        <w:spacing w:after="0" w:line="240" w:lineRule="auto"/>
      </w:pPr>
      <w:r>
        <w:separator/>
      </w:r>
    </w:p>
  </w:endnote>
  <w:endnote w:type="continuationSeparator" w:id="0">
    <w:p w14:paraId="43E1366D" w14:textId="77777777" w:rsidR="00964290" w:rsidRDefault="00964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CEC4B" w14:textId="77777777" w:rsidR="00964290" w:rsidRDefault="00964290">
      <w:pPr>
        <w:spacing w:after="0" w:line="240" w:lineRule="auto"/>
      </w:pPr>
      <w:r>
        <w:separator/>
      </w:r>
    </w:p>
  </w:footnote>
  <w:footnote w:type="continuationSeparator" w:id="0">
    <w:p w14:paraId="48B592F2" w14:textId="77777777" w:rsidR="00964290" w:rsidRDefault="00964290">
      <w:pPr>
        <w:spacing w:after="0" w:line="240" w:lineRule="auto"/>
      </w:pPr>
      <w:r>
        <w:continuationSeparator/>
      </w:r>
    </w:p>
  </w:footnote>
  <w:footnote w:id="1">
    <w:p w14:paraId="0574AFC1" w14:textId="77777777" w:rsidR="00D81FE3" w:rsidRDefault="00D81FE3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59090678">
    <w:abstractNumId w:val="0"/>
  </w:num>
  <w:num w:numId="2" w16cid:durableId="456875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D0"/>
    <w:rsid w:val="0012331A"/>
    <w:rsid w:val="00177F1D"/>
    <w:rsid w:val="001A5E34"/>
    <w:rsid w:val="002F4C57"/>
    <w:rsid w:val="003B0EA0"/>
    <w:rsid w:val="003D223A"/>
    <w:rsid w:val="0045286E"/>
    <w:rsid w:val="004910A5"/>
    <w:rsid w:val="004945D0"/>
    <w:rsid w:val="004F5790"/>
    <w:rsid w:val="005E7304"/>
    <w:rsid w:val="00625C17"/>
    <w:rsid w:val="00665612"/>
    <w:rsid w:val="00710213"/>
    <w:rsid w:val="007D3127"/>
    <w:rsid w:val="007D4C99"/>
    <w:rsid w:val="00964290"/>
    <w:rsid w:val="00AA4295"/>
    <w:rsid w:val="00B539D5"/>
    <w:rsid w:val="00C43FA5"/>
    <w:rsid w:val="00D26E79"/>
    <w:rsid w:val="00D81FE3"/>
    <w:rsid w:val="00F71866"/>
    <w:rsid w:val="0E9E139B"/>
    <w:rsid w:val="0FA9E35A"/>
    <w:rsid w:val="21FAF4EB"/>
    <w:rsid w:val="36FEFCE0"/>
    <w:rsid w:val="41B3A607"/>
    <w:rsid w:val="58EE3917"/>
    <w:rsid w:val="64D88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4CA983"/>
  <w15:chartTrackingRefBased/>
  <w15:docId w15:val="{37C1491C-5542-4347-BFBF-75CA140A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Times New Roman"/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940</Words>
  <Characters>5643</Characters>
  <Application>Microsoft Office Word</Application>
  <DocSecurity>0</DocSecurity>
  <Lines>47</Lines>
  <Paragraphs>13</Paragraphs>
  <ScaleCrop>false</ScaleCrop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18</cp:revision>
  <cp:lastPrinted>2017-02-15T21:41:00Z</cp:lastPrinted>
  <dcterms:created xsi:type="dcterms:W3CDTF">2024-07-15T08:31:00Z</dcterms:created>
  <dcterms:modified xsi:type="dcterms:W3CDTF">2025-11-12T10:24:00Z</dcterms:modified>
</cp:coreProperties>
</file>